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20F495" w14:textId="3A30C561" w:rsidR="0007165E" w:rsidRPr="00561F3D" w:rsidRDefault="0007165E" w:rsidP="00667BE1">
      <w:pPr>
        <w:pStyle w:val="DocumentType"/>
        <w:spacing w:after="0" w:line="240" w:lineRule="auto"/>
        <w:outlineLvl w:val="0"/>
        <w:rPr>
          <w:highlight w:val="white"/>
        </w:rPr>
      </w:pPr>
      <w:r w:rsidRPr="00561F3D">
        <w:fldChar w:fldCharType="begin"/>
      </w:r>
      <w:r w:rsidRPr="00561F3D">
        <w:instrText xml:space="preserve"> DOCPROPERTY "CustomField.DocumentTypeBlank"\*CHARFORMAT \&lt;OawJumpToField value=0/&gt;</w:instrText>
      </w:r>
      <w:r w:rsidRPr="00561F3D">
        <w:fldChar w:fldCharType="separate"/>
      </w:r>
      <w:r w:rsidR="00667BE1" w:rsidDel="00667BE1">
        <w:rPr>
          <w:b w:val="0"/>
          <w:bCs/>
          <w:lang w:val="fr-FR"/>
        </w:rPr>
        <w:t xml:space="preserve"> </w:t>
      </w:r>
      <w:r w:rsidRPr="00561F3D">
        <w:rPr>
          <w:highlight w:val="white"/>
        </w:rPr>
        <w:fldChar w:fldCharType="end"/>
      </w:r>
    </w:p>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7165E" w:rsidRPr="00561F3D" w14:paraId="7B073BA5" w14:textId="77777777" w:rsidTr="00287B61">
        <w:tc>
          <w:tcPr>
            <w:tcW w:w="10433" w:type="dxa"/>
            <w:shd w:val="clear" w:color="auto" w:fill="auto"/>
            <w:tcMar>
              <w:top w:w="0" w:type="dxa"/>
              <w:bottom w:w="284" w:type="dxa"/>
              <w:right w:w="57" w:type="dxa"/>
            </w:tcMar>
          </w:tcPr>
          <w:p w14:paraId="7A53C706" w14:textId="1A56EEAE" w:rsidR="0007165E" w:rsidRPr="00561F3D" w:rsidRDefault="0007165E" w:rsidP="005E7CE4">
            <w:pPr>
              <w:pStyle w:val="Contact"/>
              <w:ind w:left="0" w:firstLine="0"/>
              <w:rPr>
                <w:highlight w:val="white"/>
              </w:rPr>
            </w:pPr>
          </w:p>
        </w:tc>
      </w:tr>
    </w:tbl>
    <w:p w14:paraId="669C6064" w14:textId="77777777" w:rsidR="00A55511" w:rsidRDefault="00A55511" w:rsidP="00A55511">
      <w:pPr>
        <w:rPr>
          <w:b/>
        </w:rPr>
      </w:pPr>
      <w:r>
        <w:rPr>
          <w:b/>
        </w:rPr>
        <w:t>Communiqué de presse du groupe Ammann</w:t>
      </w:r>
    </w:p>
    <w:p w14:paraId="03BC57EB" w14:textId="77777777" w:rsidR="0007165E" w:rsidRDefault="0007165E" w:rsidP="0007165E">
      <w:pPr>
        <w:spacing w:line="288" w:lineRule="auto"/>
        <w:rPr>
          <w:rFonts w:cs="Arial"/>
          <w:b/>
          <w:szCs w:val="24"/>
        </w:rPr>
      </w:pPr>
    </w:p>
    <w:p w14:paraId="4CB728E0" w14:textId="77777777" w:rsidR="009A0CC6" w:rsidRPr="001623BA" w:rsidRDefault="009A0CC6" w:rsidP="00667BE1">
      <w:pPr>
        <w:outlineLvl w:val="0"/>
        <w:rPr>
          <w:b/>
        </w:rPr>
      </w:pPr>
      <w:r>
        <w:rPr>
          <w:b/>
        </w:rPr>
        <w:t>Le rôle crucial des systèmes de commande</w:t>
      </w:r>
    </w:p>
    <w:p w14:paraId="3FEAC331" w14:textId="77777777" w:rsidR="0007165E" w:rsidRPr="00561F3D" w:rsidRDefault="0007165E" w:rsidP="0007165E">
      <w:pPr>
        <w:spacing w:line="288" w:lineRule="auto"/>
        <w:rPr>
          <w:rFonts w:cs="Arial"/>
          <w:szCs w:val="24"/>
        </w:rPr>
      </w:pPr>
    </w:p>
    <w:p w14:paraId="0381A8A7" w14:textId="77777777" w:rsidR="009A0CC6" w:rsidRDefault="009A0CC6" w:rsidP="009A0CC6">
      <w:r>
        <w:t xml:space="preserve">En tant que responsable production chez </w:t>
      </w:r>
      <w:proofErr w:type="spellStart"/>
      <w:r>
        <w:t>Aggregate</w:t>
      </w:r>
      <w:proofErr w:type="spellEnd"/>
      <w:r>
        <w:t xml:space="preserve"> Industries, le travail de Richard </w:t>
      </w:r>
      <w:proofErr w:type="spellStart"/>
      <w:r>
        <w:t>Stott</w:t>
      </w:r>
      <w:proofErr w:type="spellEnd"/>
      <w:r>
        <w:t xml:space="preserve"> consiste à s’assurer que l’enrobé est fabriqué, et ce en quantité.</w:t>
      </w:r>
    </w:p>
    <w:p w14:paraId="202FB868" w14:textId="77777777" w:rsidR="009A0CC6" w:rsidRDefault="009A0CC6" w:rsidP="009A0CC6"/>
    <w:p w14:paraId="61C227ED" w14:textId="7C10FCC4" w:rsidR="009A0CC6" w:rsidRDefault="009A0CC6" w:rsidP="00636056">
      <w:r>
        <w:t xml:space="preserve">Mais ce n'est que le début. Il y a aussi l’engagement de la société à « créer un environnement mieux </w:t>
      </w:r>
      <w:r w:rsidR="00636056">
        <w:t xml:space="preserve">battit </w:t>
      </w:r>
      <w:r>
        <w:t>grâce à des approches durables ».</w:t>
      </w:r>
    </w:p>
    <w:p w14:paraId="70828723" w14:textId="77777777" w:rsidR="009A0CC6" w:rsidRDefault="009A0CC6" w:rsidP="009A0CC6"/>
    <w:p w14:paraId="5A8733F6" w14:textId="77777777" w:rsidR="009A0CC6" w:rsidRDefault="009A0CC6" w:rsidP="009A0CC6">
      <w:r>
        <w:t xml:space="preserve">Obtenir des résultats sur ces deux aspects n’est pas aisé, mais Richard </w:t>
      </w:r>
      <w:proofErr w:type="spellStart"/>
      <w:r>
        <w:t>Stott</w:t>
      </w:r>
      <w:proofErr w:type="spellEnd"/>
      <w:r>
        <w:t xml:space="preserve"> a réussi à le faire sur le site </w:t>
      </w:r>
      <w:proofErr w:type="spellStart"/>
      <w:r>
        <w:t>Aggregate</w:t>
      </w:r>
      <w:proofErr w:type="spellEnd"/>
      <w:r>
        <w:t xml:space="preserve"> de Sheffield, au Royaume-Uni.</w:t>
      </w:r>
    </w:p>
    <w:p w14:paraId="0FE15417" w14:textId="77777777" w:rsidR="009A0CC6" w:rsidRDefault="009A0CC6" w:rsidP="009A0CC6"/>
    <w:p w14:paraId="5263A329" w14:textId="77777777" w:rsidR="009A0CC6" w:rsidRDefault="009A0CC6" w:rsidP="009A0CC6">
      <w:r>
        <w:t>L’utilisation de RAP est extrêmement élevée et répond aux objectifs de l’entreprise en termes de développement durable. La production a également été très bonne : presque 2 millions de tonnes métriques d’enrobés ont été fabriquées depuis que le poste d’enrobage de Sheffield a été mis en service en 2013.</w:t>
      </w:r>
    </w:p>
    <w:p w14:paraId="53774D8F" w14:textId="77777777" w:rsidR="009A0CC6" w:rsidRDefault="009A0CC6" w:rsidP="009A0CC6"/>
    <w:p w14:paraId="22E755D8" w14:textId="77777777" w:rsidR="009A0CC6" w:rsidRDefault="009A0CC6" w:rsidP="009A0CC6">
      <w:r>
        <w:t xml:space="preserve">M. </w:t>
      </w:r>
      <w:proofErr w:type="spellStart"/>
      <w:r>
        <w:t>Stott</w:t>
      </w:r>
      <w:proofErr w:type="spellEnd"/>
      <w:r>
        <w:t xml:space="preserve"> a rapidement identifié les nombreux contributeurs à ce succès : les opérateurs, les autres employés, les fournisseurs et le poste lui-même – un poste d’enrobage Ammann ABP 240 Universal.</w:t>
      </w:r>
    </w:p>
    <w:p w14:paraId="1FD512B7" w14:textId="77777777" w:rsidR="009A0CC6" w:rsidRDefault="009A0CC6" w:rsidP="009A0CC6"/>
    <w:p w14:paraId="4C3BC8C0" w14:textId="77777777" w:rsidR="009A0CC6" w:rsidRDefault="009A0CC6" w:rsidP="009A0CC6">
      <w:r>
        <w:t>Mais il ne s’arrête pas là. Il fait également les louanges d’un outil essentiel mais souvent sous-évalué en termes de production et de développement durable : le système de commande du poste.</w:t>
      </w:r>
    </w:p>
    <w:p w14:paraId="2C915886" w14:textId="77777777" w:rsidR="009A0CC6" w:rsidRDefault="009A0CC6" w:rsidP="009A0CC6"/>
    <w:p w14:paraId="5EFDE04C" w14:textId="77777777" w:rsidR="009A0CC6" w:rsidRDefault="009A0CC6" w:rsidP="009A0CC6">
      <w:r>
        <w:t xml:space="preserve">Comme le dit M. </w:t>
      </w:r>
      <w:proofErr w:type="spellStart"/>
      <w:r>
        <w:t>Stott</w:t>
      </w:r>
      <w:proofErr w:type="spellEnd"/>
      <w:r>
        <w:t xml:space="preserve">, </w:t>
      </w:r>
      <w:proofErr w:type="spellStart"/>
      <w:r>
        <w:t>Ammann</w:t>
      </w:r>
      <w:proofErr w:type="spellEnd"/>
      <w:r>
        <w:t xml:space="preserve"> sait également que le système de commande joue un rôle important. « Le système de commande Ammann as1 est un système logiciel leader du secteur qui vient parfaitement compléter le poste d’enrobage déjà excellent », explique-t-il.</w:t>
      </w:r>
    </w:p>
    <w:p w14:paraId="4C92B8B9" w14:textId="77777777" w:rsidR="009A0CC6" w:rsidRDefault="009A0CC6" w:rsidP="009A0CC6"/>
    <w:p w14:paraId="33C56760" w14:textId="32BDE5F0" w:rsidR="009A0CC6" w:rsidRPr="00EC5CF7" w:rsidRDefault="00636056" w:rsidP="00667BE1">
      <w:pPr>
        <w:outlineLvl w:val="0"/>
        <w:rPr>
          <w:b/>
        </w:rPr>
      </w:pPr>
      <w:r>
        <w:rPr>
          <w:b/>
        </w:rPr>
        <w:t xml:space="preserve">Un </w:t>
      </w:r>
      <w:r w:rsidR="009A0CC6">
        <w:rPr>
          <w:b/>
        </w:rPr>
        <w:t>système est essentiel</w:t>
      </w:r>
    </w:p>
    <w:p w14:paraId="371BA35E" w14:textId="77777777" w:rsidR="009A0CC6" w:rsidRDefault="009A0CC6" w:rsidP="009A0CC6"/>
    <w:p w14:paraId="3A5730A7" w14:textId="77777777" w:rsidR="009A0CC6" w:rsidRDefault="009A0CC6" w:rsidP="009A0CC6">
      <w:r>
        <w:t>Ammann sait que la valeur de la technologie intégrée au poste d’enrobage dépend de l’opérateur qui le fait fonctionner. Trop souvent, les performances de l’opérateur peuvent se trouver limitées par le système de commande.</w:t>
      </w:r>
    </w:p>
    <w:p w14:paraId="3DF258E6" w14:textId="77777777" w:rsidR="009A0CC6" w:rsidRDefault="009A0CC6" w:rsidP="009A0CC6"/>
    <w:p w14:paraId="15494E6B" w14:textId="77777777" w:rsidR="009A0CC6" w:rsidRDefault="009A0CC6" w:rsidP="009A0CC6">
      <w:r>
        <w:t xml:space="preserve">Les postes Ammann utilisent le système de commande as1 intuitif et propriétaire. « Le système as1 est un ensemble innovant conçu en pensant à l’opérateur », déclare M. </w:t>
      </w:r>
      <w:proofErr w:type="spellStart"/>
      <w:r>
        <w:t>Stott</w:t>
      </w:r>
      <w:proofErr w:type="spellEnd"/>
      <w:r>
        <w:t>. « Grâce à une interface bien conçue et bien organisée, le système as1 donne aux opérateurs la confiance requise pour faire fonctionner le poste d’enrobage de manière sûre et efficace. »</w:t>
      </w:r>
    </w:p>
    <w:p w14:paraId="385210B3" w14:textId="77777777" w:rsidR="009A0CC6" w:rsidRDefault="009A0CC6" w:rsidP="009A0CC6"/>
    <w:p w14:paraId="3F5774D9" w14:textId="77777777" w:rsidR="009A0CC6" w:rsidRPr="009459CF" w:rsidRDefault="009A0CC6" w:rsidP="00667BE1">
      <w:pPr>
        <w:outlineLvl w:val="0"/>
      </w:pPr>
      <w:r>
        <w:t>La formation rend le système encore plus productif et efficace.</w:t>
      </w:r>
    </w:p>
    <w:p w14:paraId="192A9029" w14:textId="77777777" w:rsidR="009A0CC6" w:rsidRPr="009459CF" w:rsidRDefault="009A0CC6" w:rsidP="009A0CC6"/>
    <w:p w14:paraId="10E93AE1" w14:textId="1C47B741" w:rsidR="009A0CC6" w:rsidRDefault="009A0CC6" w:rsidP="00636056">
      <w:r>
        <w:lastRenderedPageBreak/>
        <w:t xml:space="preserve">« Une formation complète a été fournie à tous les opérateurs par des </w:t>
      </w:r>
      <w:r w:rsidR="00636056">
        <w:t xml:space="preserve">spécialistes </w:t>
      </w:r>
      <w:proofErr w:type="spellStart"/>
      <w:r>
        <w:t>Ammann</w:t>
      </w:r>
      <w:proofErr w:type="spellEnd"/>
      <w:r>
        <w:t xml:space="preserve"> avant la remise du poste d’enrobage », explique M. </w:t>
      </w:r>
      <w:proofErr w:type="spellStart"/>
      <w:r>
        <w:t>Stott</w:t>
      </w:r>
      <w:proofErr w:type="spellEnd"/>
      <w:r>
        <w:t>. « Les opérateurs disposaient ainsi des compétences et capacités requises non seulement pour faire fonctionner le poste d’enrobage, mais aussi pour transmettre cette formation aux futurs opérateurs. Tous les employés qui ont utilisé des postes concurrents ont souligné l’extrême convivialité de ce logiciel. »</w:t>
      </w:r>
    </w:p>
    <w:p w14:paraId="5E84963D" w14:textId="77777777" w:rsidR="009A0CC6" w:rsidRPr="004529BF" w:rsidRDefault="009A0CC6" w:rsidP="009A0CC6">
      <w:pPr>
        <w:jc w:val="both"/>
      </w:pPr>
    </w:p>
    <w:p w14:paraId="1F848D76" w14:textId="77777777" w:rsidR="009A0CC6" w:rsidRDefault="009A0CC6" w:rsidP="009A0CC6">
      <w:pPr>
        <w:jc w:val="both"/>
      </w:pPr>
      <w:r>
        <w:t xml:space="preserve">Une assistance constante aide également à relever les défis rencontrés. « Une assistance d’urgence est toujours disponible et compétente, 24 heures sur 24 », ajoute M. </w:t>
      </w:r>
      <w:proofErr w:type="spellStart"/>
      <w:r>
        <w:t>Stott</w:t>
      </w:r>
      <w:proofErr w:type="spellEnd"/>
      <w:r>
        <w:t>. « Les ingénieurs Ammann présents sur le site sont bien informés et d’une grande aide. Ils connaissent parfaitement le système. Leurs connaissances sont indispensables lorsqu'il faut apporter des modifications et identifier des problèmes. »</w:t>
      </w:r>
    </w:p>
    <w:p w14:paraId="3B339F8A" w14:textId="77777777" w:rsidR="009A0CC6" w:rsidRDefault="009A0CC6" w:rsidP="009A0CC6"/>
    <w:p w14:paraId="467C4966" w14:textId="77777777" w:rsidR="009A0CC6" w:rsidRDefault="009A0CC6" w:rsidP="009A0CC6">
      <w:r>
        <w:t>Le système comprend également des « modules », à savoir des compléments logiciels disponibles en option qui aident les postes d’enrobage à fournir encore plus de valeur. En raison des objectifs d’</w:t>
      </w:r>
      <w:proofErr w:type="spellStart"/>
      <w:r>
        <w:t>Aggregate</w:t>
      </w:r>
      <w:proofErr w:type="spellEnd"/>
      <w:r>
        <w:t xml:space="preserve"> Industries en termes de développement durable, ils se sont tournés vers deux modules clés </w:t>
      </w:r>
      <w:proofErr w:type="spellStart"/>
      <w:r>
        <w:t>Ammann</w:t>
      </w:r>
      <w:proofErr w:type="spellEnd"/>
      <w:r>
        <w:t xml:space="preserve"> : </w:t>
      </w:r>
      <w:proofErr w:type="spellStart"/>
      <w:r>
        <w:t>EcoView</w:t>
      </w:r>
      <w:proofErr w:type="spellEnd"/>
      <w:r>
        <w:t xml:space="preserve"> et l’as1 RAD (</w:t>
      </w:r>
      <w:proofErr w:type="spellStart"/>
      <w:r>
        <w:t>Dynamic</w:t>
      </w:r>
      <w:proofErr w:type="spellEnd"/>
      <w:r>
        <w:t xml:space="preserve"> </w:t>
      </w:r>
      <w:proofErr w:type="spellStart"/>
      <w:r>
        <w:t>Recycling</w:t>
      </w:r>
      <w:proofErr w:type="spellEnd"/>
      <w:r>
        <w:t xml:space="preserve"> Addition - ajout dynamique de matériaux recyclés).</w:t>
      </w:r>
    </w:p>
    <w:p w14:paraId="2918A6D9" w14:textId="77777777" w:rsidR="009A0CC6" w:rsidRDefault="009A0CC6" w:rsidP="009A0CC6"/>
    <w:p w14:paraId="31C58FAD" w14:textId="77777777" w:rsidR="009A0CC6" w:rsidRPr="009B0BF0" w:rsidRDefault="009A0CC6" w:rsidP="00667BE1">
      <w:pPr>
        <w:outlineLvl w:val="0"/>
        <w:rPr>
          <w:b/>
        </w:rPr>
      </w:pPr>
      <w:proofErr w:type="spellStart"/>
      <w:r>
        <w:rPr>
          <w:b/>
        </w:rPr>
        <w:t>EcoView</w:t>
      </w:r>
      <w:proofErr w:type="spellEnd"/>
    </w:p>
    <w:p w14:paraId="0325A636" w14:textId="77777777" w:rsidR="009A0CC6" w:rsidRDefault="009A0CC6" w:rsidP="009A0CC6">
      <w:r>
        <w:t>Ce module aide à détecter et éliminer les pertes d’énergie. Un écran intuitif informe les opérateurs et leur permet d’effectuer des ajustements immédiats.</w:t>
      </w:r>
    </w:p>
    <w:p w14:paraId="5666083C" w14:textId="77777777" w:rsidR="009A0CC6" w:rsidRDefault="009A0CC6" w:rsidP="009A0CC6"/>
    <w:p w14:paraId="2356BC7E" w14:textId="77777777" w:rsidR="009A0CC6" w:rsidRDefault="009A0CC6" w:rsidP="009A0CC6">
      <w:r>
        <w:t>« </w:t>
      </w:r>
      <w:proofErr w:type="spellStart"/>
      <w:r>
        <w:t>EcoView</w:t>
      </w:r>
      <w:proofErr w:type="spellEnd"/>
      <w:r>
        <w:t xml:space="preserve"> permet de générer des rapports en temps réel et de suivre la consommation d’énergie ainsi que l’utilisation de matière brute », explique M. </w:t>
      </w:r>
      <w:proofErr w:type="spellStart"/>
      <w:r>
        <w:t>Stott</w:t>
      </w:r>
      <w:proofErr w:type="spellEnd"/>
      <w:r>
        <w:t>. « Ainsi, les opérateurs disposent des données requises pour prendre des décisions en matière de rendement et de contrôle de la matière afin de maximiser les économies et l’efficacité. »</w:t>
      </w:r>
    </w:p>
    <w:p w14:paraId="5189FE52" w14:textId="77777777" w:rsidR="009A0CC6" w:rsidRDefault="009A0CC6" w:rsidP="009A0CC6"/>
    <w:p w14:paraId="35EE73BF" w14:textId="77777777" w:rsidR="009A0CC6" w:rsidRDefault="009A0CC6" w:rsidP="009A0CC6">
      <w:proofErr w:type="spellStart"/>
      <w:r>
        <w:t>EcoView</w:t>
      </w:r>
      <w:proofErr w:type="spellEnd"/>
      <w:r>
        <w:t xml:space="preserve"> détermine également la valeur du dioxyde de carbone émis et calcule les coûts énergétiques associés lorsque des ajustements sont effectués et que les opérations deviennent plus efficaces.</w:t>
      </w:r>
    </w:p>
    <w:p w14:paraId="17DB25B4" w14:textId="77777777" w:rsidR="009A0CC6" w:rsidRDefault="009A0CC6" w:rsidP="009A0CC6">
      <w:pPr>
        <w:rPr>
          <w:b/>
        </w:rPr>
      </w:pPr>
    </w:p>
    <w:p w14:paraId="4D423086" w14:textId="77777777" w:rsidR="009A0CC6" w:rsidRPr="009B0BF0" w:rsidRDefault="009A0CC6" w:rsidP="00667BE1">
      <w:pPr>
        <w:outlineLvl w:val="0"/>
        <w:rPr>
          <w:b/>
        </w:rPr>
      </w:pPr>
      <w:r>
        <w:rPr>
          <w:b/>
        </w:rPr>
        <w:t>Ajout dynamique de matériaux recyclés (</w:t>
      </w:r>
      <w:proofErr w:type="spellStart"/>
      <w:r>
        <w:rPr>
          <w:b/>
        </w:rPr>
        <w:t>Dynamic</w:t>
      </w:r>
      <w:proofErr w:type="spellEnd"/>
      <w:r>
        <w:rPr>
          <w:b/>
        </w:rPr>
        <w:t xml:space="preserve"> </w:t>
      </w:r>
      <w:proofErr w:type="spellStart"/>
      <w:r>
        <w:rPr>
          <w:b/>
        </w:rPr>
        <w:t>Recycling</w:t>
      </w:r>
      <w:proofErr w:type="spellEnd"/>
      <w:r>
        <w:rPr>
          <w:b/>
        </w:rPr>
        <w:t xml:space="preserve"> Addition - RAD)</w:t>
      </w:r>
    </w:p>
    <w:p w14:paraId="7F4C5F1D" w14:textId="77777777" w:rsidR="009A0CC6" w:rsidRDefault="009A0CC6" w:rsidP="009A0CC6"/>
    <w:p w14:paraId="2FE9E4F4" w14:textId="77777777" w:rsidR="009A0CC6" w:rsidRDefault="009A0CC6" w:rsidP="009A0CC6">
      <w:r>
        <w:t>Le module RAD simplifie la modification du taux de RAP. Un assistant intégré guide l’opérateur dans le processus de saisie de la composition d’enrobé. Des commandes coulissantes permettent d’ajuster le taux de RAP pendant la production.</w:t>
      </w:r>
    </w:p>
    <w:p w14:paraId="3B014393" w14:textId="77777777" w:rsidR="009A0CC6" w:rsidRDefault="009A0CC6" w:rsidP="009A0CC6"/>
    <w:p w14:paraId="3A8A3D90" w14:textId="77777777" w:rsidR="009A0CC6" w:rsidRDefault="009A0CC6" w:rsidP="009A0CC6">
      <w:r>
        <w:t xml:space="preserve">« Le système est conçu pour optimiser constamment l’ajout de RAP, et donc les économies de liant », explique M. </w:t>
      </w:r>
      <w:proofErr w:type="spellStart"/>
      <w:r>
        <w:t>Stott</w:t>
      </w:r>
      <w:proofErr w:type="spellEnd"/>
      <w:r>
        <w:t>. « Les opérateurs ont ainsi suffisamment confiance pour garder un rendement élevé tout en maintenant la qualité comme priorité supérieure. »</w:t>
      </w:r>
    </w:p>
    <w:p w14:paraId="64688B03" w14:textId="77777777" w:rsidR="009A0CC6" w:rsidRDefault="009A0CC6" w:rsidP="009A0CC6"/>
    <w:p w14:paraId="19A9D9CB" w14:textId="77777777" w:rsidR="009A0CC6" w:rsidRDefault="009A0CC6" w:rsidP="009A0CC6">
      <w:r>
        <w:t xml:space="preserve">Le système fonctionne tellement bien que M. </w:t>
      </w:r>
      <w:proofErr w:type="spellStart"/>
      <w:r>
        <w:t>Stott</w:t>
      </w:r>
      <w:proofErr w:type="spellEnd"/>
      <w:r>
        <w:t xml:space="preserve"> le nomme « leader du secteur et un must pour tous les postes d’enrobage ».</w:t>
      </w:r>
    </w:p>
    <w:p w14:paraId="24150336" w14:textId="77777777" w:rsidR="009A0CC6" w:rsidRDefault="009A0CC6" w:rsidP="009A0CC6"/>
    <w:p w14:paraId="5528E683" w14:textId="77777777" w:rsidR="009A0CC6" w:rsidRDefault="009A0CC6" w:rsidP="009A0CC6">
      <w:r>
        <w:lastRenderedPageBreak/>
        <w:t>« Grâce aux informations en temps réel dont disposent les opérateurs, ils ont constamment une longueur d’avance », déclare-t-il. « Ils peuvent ainsi garder un rendement élevé tout en optimisant l’ajout de RAP sans compromettre la qualité. Et cela entraîne à son tour un excellent niveau d’efficacité, et donc des profits maximisés. »</w:t>
      </w:r>
    </w:p>
    <w:p w14:paraId="1D201CC3" w14:textId="77777777" w:rsidR="009A0CC6" w:rsidRDefault="009A0CC6" w:rsidP="009A0CC6"/>
    <w:p w14:paraId="73FC3144" w14:textId="77777777" w:rsidR="009A0CC6" w:rsidRPr="00FE1737" w:rsidRDefault="009A0CC6" w:rsidP="00667BE1">
      <w:pPr>
        <w:outlineLvl w:val="0"/>
        <w:rPr>
          <w:b/>
        </w:rPr>
      </w:pPr>
      <w:r>
        <w:rPr>
          <w:b/>
        </w:rPr>
        <w:t>Les rapports sont la clé</w:t>
      </w:r>
    </w:p>
    <w:p w14:paraId="2CFAE209" w14:textId="77777777" w:rsidR="009A0CC6" w:rsidRDefault="009A0CC6" w:rsidP="009A0CC6">
      <w:r>
        <w:t xml:space="preserve">Le système de commande as1, y compris les modules </w:t>
      </w:r>
      <w:proofErr w:type="spellStart"/>
      <w:r>
        <w:t>EcoView</w:t>
      </w:r>
      <w:proofErr w:type="spellEnd"/>
      <w:r>
        <w:t xml:space="preserve"> et RAD, collecte des données à toutes les étapes du processus de fabrication. Certaines informations sont transmises aux opérateurs en temps réel afin qu’ils puissent effectuer les ajustements requis pour optimiser la consommation de combustible et atteindre d’autres critères d’efficacité.</w:t>
      </w:r>
    </w:p>
    <w:p w14:paraId="2FBE2F23" w14:textId="77777777" w:rsidR="009A0CC6" w:rsidRDefault="009A0CC6" w:rsidP="009A0CC6"/>
    <w:p w14:paraId="2E233093" w14:textId="77777777" w:rsidR="009A0CC6" w:rsidRDefault="009A0CC6" w:rsidP="009A0CC6">
      <w:r>
        <w:t xml:space="preserve">De plus, les données sont stockées et traitées pour offrir une excellente analyse du fonctionnement du poste d’enrobage, déclare M. </w:t>
      </w:r>
      <w:proofErr w:type="spellStart"/>
      <w:r>
        <w:t>Stott</w:t>
      </w:r>
      <w:proofErr w:type="spellEnd"/>
      <w:r>
        <w:t>.</w:t>
      </w:r>
    </w:p>
    <w:p w14:paraId="170B4F99" w14:textId="77777777" w:rsidR="009A0CC6" w:rsidRDefault="009A0CC6" w:rsidP="009A0CC6"/>
    <w:p w14:paraId="27F94C0B" w14:textId="77777777" w:rsidR="009A0CC6" w:rsidRDefault="009A0CC6" w:rsidP="009A0CC6">
      <w:r>
        <w:t xml:space="preserve">« Les rapports sont très détaillés, regorgent d’informations et sont pertinents pour la production », explique M. </w:t>
      </w:r>
      <w:proofErr w:type="spellStart"/>
      <w:r>
        <w:t>Stott</w:t>
      </w:r>
      <w:proofErr w:type="spellEnd"/>
      <w:r>
        <w:t>. « Tous les employés du site gagnent quelque chose grâce aux rapports. Les opérateurs peuvent suivre leurs propres performances. La direction peut obtenir des détails sur l’utilisation et l’efficacité. Tous les éléments fournis par la suite de rapports servent à initier des améliorations et à accroître l’efficacité du poste d’enrobage. »</w:t>
      </w:r>
    </w:p>
    <w:p w14:paraId="21E702F6" w14:textId="77777777" w:rsidR="009A0CC6" w:rsidRDefault="009A0CC6" w:rsidP="009A0CC6"/>
    <w:p w14:paraId="36695D5A" w14:textId="77777777" w:rsidR="009A0CC6" w:rsidRDefault="009A0CC6" w:rsidP="009A0CC6">
      <w:proofErr w:type="spellStart"/>
      <w:r>
        <w:t>Aggregate</w:t>
      </w:r>
      <w:proofErr w:type="spellEnd"/>
      <w:r>
        <w:t xml:space="preserve"> Industries utilise les rapports sur une base quotidienne, hebdomadaire et mensuelle, déclare-t-il. L’accès à l’information est très simple.</w:t>
      </w:r>
    </w:p>
    <w:p w14:paraId="032F1233" w14:textId="77777777" w:rsidR="009A0CC6" w:rsidRDefault="009A0CC6" w:rsidP="009A0CC6"/>
    <w:p w14:paraId="3FD9F376" w14:textId="77777777" w:rsidR="009A0CC6" w:rsidRDefault="009A0CC6" w:rsidP="009A0CC6">
      <w:r>
        <w:t xml:space="preserve">« Le principal gain que nous avons identifié grâce </w:t>
      </w:r>
      <w:proofErr w:type="gramStart"/>
      <w:r>
        <w:t>aux rapport</w:t>
      </w:r>
      <w:proofErr w:type="gramEnd"/>
      <w:r>
        <w:t xml:space="preserve"> est lié aux informations détaillées sur l’ajout de RAP », déclare M. </w:t>
      </w:r>
      <w:proofErr w:type="spellStart"/>
      <w:r>
        <w:t>Stott</w:t>
      </w:r>
      <w:proofErr w:type="spellEnd"/>
      <w:r>
        <w:t>. « Le rapport sur l’utilisation de RAP nous permet d’identifier toutes les opportunités manquées afin d’améliorer les économies sur les coûts offertes par l’ajout de RAP. Il sert également à initier des améliorations sur la manière dont nous contrôlons le RAP. »</w:t>
      </w:r>
    </w:p>
    <w:p w14:paraId="275DD3E8" w14:textId="77777777" w:rsidR="009A0CC6" w:rsidRDefault="009A0CC6" w:rsidP="009A0CC6"/>
    <w:p w14:paraId="5597342F" w14:textId="77777777" w:rsidR="009A0CC6" w:rsidRDefault="009A0CC6" w:rsidP="009A0CC6">
      <w:r>
        <w:t xml:space="preserve">Il n’est pas surprenant que M. </w:t>
      </w:r>
      <w:proofErr w:type="spellStart"/>
      <w:r>
        <w:t>Stott</w:t>
      </w:r>
      <w:proofErr w:type="spellEnd"/>
      <w:r>
        <w:t xml:space="preserve"> recommande le système de commande as1 sur la base de ce qu'il constate quotidiennement. « Je le recommande fortement », déclare-t-il.</w:t>
      </w:r>
    </w:p>
    <w:p w14:paraId="24B9E52A" w14:textId="77777777" w:rsidR="009A0CC6" w:rsidRDefault="009A0CC6" w:rsidP="00A06335">
      <w:pPr>
        <w:pBdr>
          <w:bottom w:val="single" w:sz="4" w:space="1" w:color="auto"/>
        </w:pBdr>
        <w:jc w:val="both"/>
      </w:pPr>
    </w:p>
    <w:p w14:paraId="68454C0D" w14:textId="77777777" w:rsidR="00A06335" w:rsidRDefault="00A06335" w:rsidP="009A0CC6">
      <w:pPr>
        <w:jc w:val="both"/>
      </w:pPr>
    </w:p>
    <w:p w14:paraId="74956855" w14:textId="77777777" w:rsidR="00A06335" w:rsidRPr="00A06335" w:rsidRDefault="00A06335" w:rsidP="00667BE1">
      <w:pPr>
        <w:jc w:val="both"/>
        <w:outlineLvl w:val="0"/>
        <w:rPr>
          <w:b/>
          <w:bCs/>
          <w:i/>
        </w:rPr>
      </w:pPr>
      <w:r>
        <w:rPr>
          <w:b/>
          <w:bCs/>
          <w:i/>
        </w:rPr>
        <w:t xml:space="preserve">SYSTÈME DE COMMANDE AS1 </w:t>
      </w:r>
    </w:p>
    <w:p w14:paraId="79881566" w14:textId="22D06A8F" w:rsidR="00A06335" w:rsidRPr="00A06335" w:rsidRDefault="00A06335" w:rsidP="00667BE1">
      <w:pPr>
        <w:jc w:val="both"/>
        <w:outlineLvl w:val="0"/>
        <w:rPr>
          <w:i/>
        </w:rPr>
      </w:pPr>
      <w:r>
        <w:rPr>
          <w:b/>
          <w:bCs/>
          <w:i/>
        </w:rPr>
        <w:t xml:space="preserve">PUISSANT, FIABLE ET AYANT FAIT SES PREUVES DANS LE MONDE ENTIER </w:t>
      </w:r>
    </w:p>
    <w:p w14:paraId="74A9D07B" w14:textId="6CA0E815" w:rsidR="00A06335" w:rsidRPr="00A06335" w:rsidRDefault="00A06335" w:rsidP="00A06335">
      <w:pPr>
        <w:jc w:val="both"/>
        <w:rPr>
          <w:i/>
        </w:rPr>
      </w:pPr>
      <w:r>
        <w:rPr>
          <w:bCs/>
          <w:i/>
        </w:rPr>
        <w:t xml:space="preserve">Le concept puissant et orienté vers l’avenir du système as1 combine le logiciel Ammann éprouvé à un équipement matériel de type industriel spécialement adapté. L’environnement informatique as1 a été spécialement conçu et testé pour une utilisation dans des conditions difficiles. Sa capacité à fonctionner en réseau a également été optimisée. Les clients profitent de la flexibilité de la configuration sur les postes de travail, de la mise en réseau et des fonctions d’administration. </w:t>
      </w:r>
    </w:p>
    <w:p w14:paraId="458371ED" w14:textId="77777777" w:rsidR="00A06335" w:rsidRPr="00A06335" w:rsidRDefault="00A06335" w:rsidP="009A0CC6">
      <w:pPr>
        <w:jc w:val="both"/>
        <w:rPr>
          <w:i/>
        </w:rPr>
      </w:pPr>
    </w:p>
    <w:p w14:paraId="0A9939ED" w14:textId="77777777" w:rsidR="009A0CC6" w:rsidRDefault="009A0CC6" w:rsidP="009A0CC6"/>
    <w:p w14:paraId="191E34CD" w14:textId="77777777" w:rsidR="0007165E" w:rsidRPr="00561F3D" w:rsidRDefault="0007165E" w:rsidP="0007165E">
      <w:pPr>
        <w:pStyle w:val="BodyText"/>
      </w:pPr>
    </w:p>
    <w:tbl>
      <w:tblPr>
        <w:tblStyle w:val="TableGrid"/>
        <w:tblW w:w="0" w:type="auto"/>
        <w:tblLook w:val="04A0" w:firstRow="1" w:lastRow="0" w:firstColumn="1" w:lastColumn="0" w:noHBand="0" w:noVBand="1"/>
      </w:tblPr>
      <w:tblGrid>
        <w:gridCol w:w="4394"/>
        <w:gridCol w:w="4621"/>
      </w:tblGrid>
      <w:tr w:rsidR="00E0316A" w:rsidRPr="00561F3D" w14:paraId="3C905E43" w14:textId="77777777" w:rsidTr="007C7D44">
        <w:trPr>
          <w:trHeight w:val="2847"/>
        </w:trPr>
        <w:tc>
          <w:tcPr>
            <w:tcW w:w="2874" w:type="dxa"/>
          </w:tcPr>
          <w:p w14:paraId="36DC5485" w14:textId="0D0A6C15" w:rsidR="0007165E" w:rsidRPr="00E0316A" w:rsidRDefault="00A81F2A" w:rsidP="00287B61">
            <w:pPr>
              <w:pStyle w:val="BodyText"/>
              <w:spacing w:line="240" w:lineRule="auto"/>
              <w:rPr>
                <w:rFonts w:cs="Arial"/>
                <w:highlight w:val="red"/>
              </w:rPr>
            </w:pPr>
            <w:r>
              <w:rPr>
                <w:noProof/>
                <w:highlight w:val="red"/>
                <w:lang w:val="en-GB" w:eastAsia="en-GB"/>
              </w:rPr>
              <w:lastRenderedPageBreak/>
              <w:drawing>
                <wp:inline distT="0" distB="0" distL="0" distR="0" wp14:anchorId="100D9C96" wp14:editId="26584341">
                  <wp:extent cx="2706932" cy="1805940"/>
                  <wp:effectExtent l="0" t="0" r="11430" b="0"/>
                  <wp:docPr id="1" name="Picture 1" descr="AMN-7-9-2017-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N-7-9-2017-2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27151" cy="1819429"/>
                          </a:xfrm>
                          <a:prstGeom prst="rect">
                            <a:avLst/>
                          </a:prstGeom>
                          <a:noFill/>
                          <a:ln>
                            <a:noFill/>
                          </a:ln>
                        </pic:spPr>
                      </pic:pic>
                    </a:graphicData>
                  </a:graphic>
                </wp:inline>
              </w:drawing>
            </w:r>
          </w:p>
        </w:tc>
        <w:tc>
          <w:tcPr>
            <w:tcW w:w="6141" w:type="dxa"/>
          </w:tcPr>
          <w:p w14:paraId="3DA34710" w14:textId="77777777" w:rsidR="0007165E" w:rsidRPr="00E0316A" w:rsidRDefault="0007165E" w:rsidP="00287B61">
            <w:pPr>
              <w:pStyle w:val="BodyText"/>
              <w:spacing w:line="240" w:lineRule="auto"/>
              <w:rPr>
                <w:rFonts w:cs="Arial"/>
                <w:sz w:val="16"/>
                <w:szCs w:val="16"/>
              </w:rPr>
            </w:pPr>
          </w:p>
          <w:p w14:paraId="3BE9F4FF" w14:textId="77777777" w:rsidR="0007165E" w:rsidRPr="00E0316A" w:rsidRDefault="0007165E" w:rsidP="00287B61">
            <w:pPr>
              <w:pStyle w:val="BodyText"/>
              <w:spacing w:line="240" w:lineRule="auto"/>
              <w:rPr>
                <w:rFonts w:cs="Arial"/>
                <w:sz w:val="16"/>
                <w:szCs w:val="16"/>
              </w:rPr>
            </w:pPr>
            <w:r>
              <w:rPr>
                <w:sz w:val="16"/>
                <w:szCs w:val="16"/>
              </w:rPr>
              <w:t>Nom de fichier :</w:t>
            </w:r>
          </w:p>
          <w:p w14:paraId="12FF108A" w14:textId="77777777" w:rsidR="0007165E" w:rsidRDefault="00A81F2A" w:rsidP="00287B61">
            <w:pPr>
              <w:pStyle w:val="BodyText"/>
              <w:spacing w:line="240" w:lineRule="auto"/>
              <w:rPr>
                <w:rFonts w:cs="Arial"/>
                <w:sz w:val="16"/>
                <w:szCs w:val="16"/>
              </w:rPr>
            </w:pPr>
            <w:r>
              <w:rPr>
                <w:sz w:val="16"/>
                <w:szCs w:val="16"/>
              </w:rPr>
              <w:t>AMN-7-9-2017-23.jpg</w:t>
            </w:r>
          </w:p>
          <w:p w14:paraId="62DE6ADA" w14:textId="77777777" w:rsidR="00E0316A" w:rsidRPr="00E0316A" w:rsidRDefault="00E0316A" w:rsidP="00287B61">
            <w:pPr>
              <w:pStyle w:val="BodyText"/>
              <w:spacing w:line="240" w:lineRule="auto"/>
              <w:rPr>
                <w:rFonts w:cs="Arial"/>
                <w:sz w:val="16"/>
                <w:szCs w:val="16"/>
              </w:rPr>
            </w:pPr>
          </w:p>
          <w:p w14:paraId="6CA8A7F9" w14:textId="6BA78D7C" w:rsidR="00E0316A" w:rsidRPr="00E0316A" w:rsidRDefault="00B023C7" w:rsidP="00287B61">
            <w:pPr>
              <w:pStyle w:val="BodyText"/>
              <w:spacing w:line="240" w:lineRule="auto"/>
              <w:rPr>
                <w:rFonts w:cs="Arial"/>
                <w:sz w:val="16"/>
                <w:szCs w:val="16"/>
              </w:rPr>
            </w:pPr>
            <w:r>
              <w:rPr>
                <w:sz w:val="16"/>
                <w:szCs w:val="16"/>
              </w:rPr>
              <w:t>Presque 2 millions de tonnes d’enrobés ont été produites par le poste d’enrobage Ammann ABP 240 Universal à Sheffield, au Royaume-Uni, depuis son ouverture en 2013.</w:t>
            </w:r>
          </w:p>
          <w:p w14:paraId="628FAA97" w14:textId="2C033B1A" w:rsidR="00A81F2A" w:rsidRPr="00E0316A" w:rsidRDefault="00A81F2A" w:rsidP="00287B61">
            <w:pPr>
              <w:pStyle w:val="BodyText"/>
              <w:spacing w:line="240" w:lineRule="auto"/>
              <w:rPr>
                <w:rFonts w:cs="Arial"/>
                <w:sz w:val="16"/>
                <w:szCs w:val="16"/>
              </w:rPr>
            </w:pPr>
          </w:p>
        </w:tc>
      </w:tr>
      <w:tr w:rsidR="00EB4347" w:rsidRPr="00561F3D" w14:paraId="5DB0BA9B" w14:textId="77777777" w:rsidTr="00861E1F">
        <w:trPr>
          <w:trHeight w:val="2160"/>
        </w:trPr>
        <w:tc>
          <w:tcPr>
            <w:tcW w:w="2874" w:type="dxa"/>
          </w:tcPr>
          <w:p w14:paraId="22E1F101" w14:textId="423704E5" w:rsidR="00A81F2A" w:rsidRDefault="007C7D44" w:rsidP="00287B61">
            <w:pPr>
              <w:pStyle w:val="BodyText"/>
              <w:spacing w:line="240" w:lineRule="auto"/>
              <w:rPr>
                <w:rFonts w:cs="Arial"/>
                <w:noProof/>
                <w:highlight w:val="red"/>
              </w:rPr>
            </w:pPr>
            <w:r>
              <w:rPr>
                <w:noProof/>
                <w:highlight w:val="red"/>
                <w:lang w:val="en-GB" w:eastAsia="en-GB"/>
              </w:rPr>
              <w:drawing>
                <wp:inline distT="0" distB="0" distL="0" distR="0" wp14:anchorId="48E76137" wp14:editId="3F1C072D">
                  <wp:extent cx="2447502" cy="1632861"/>
                  <wp:effectExtent l="0" t="0" r="0" b="0"/>
                  <wp:docPr id="4" name="Picture 4" descr="AMN-7-9-2017-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MN-7-9-2017-3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5937" cy="1651831"/>
                          </a:xfrm>
                          <a:prstGeom prst="rect">
                            <a:avLst/>
                          </a:prstGeom>
                          <a:noFill/>
                          <a:ln>
                            <a:noFill/>
                          </a:ln>
                        </pic:spPr>
                      </pic:pic>
                    </a:graphicData>
                  </a:graphic>
                </wp:inline>
              </w:drawing>
            </w:r>
          </w:p>
        </w:tc>
        <w:tc>
          <w:tcPr>
            <w:tcW w:w="6141" w:type="dxa"/>
          </w:tcPr>
          <w:p w14:paraId="0AB30E9E" w14:textId="77777777" w:rsidR="007C7D44" w:rsidRPr="00561F3D" w:rsidRDefault="007C7D44" w:rsidP="007C7D44">
            <w:pPr>
              <w:pStyle w:val="BodyText"/>
              <w:spacing w:line="240" w:lineRule="auto"/>
              <w:rPr>
                <w:rFonts w:cs="Arial"/>
                <w:i/>
                <w:sz w:val="16"/>
                <w:szCs w:val="16"/>
              </w:rPr>
            </w:pPr>
          </w:p>
          <w:p w14:paraId="12448364" w14:textId="77777777" w:rsidR="007C7D44" w:rsidRPr="00561F3D" w:rsidRDefault="007C7D44" w:rsidP="007C7D44">
            <w:pPr>
              <w:pStyle w:val="BodyText"/>
              <w:spacing w:line="240" w:lineRule="auto"/>
              <w:rPr>
                <w:rFonts w:cs="Arial"/>
                <w:i/>
                <w:sz w:val="16"/>
                <w:szCs w:val="16"/>
              </w:rPr>
            </w:pPr>
            <w:r>
              <w:rPr>
                <w:i/>
                <w:sz w:val="16"/>
                <w:szCs w:val="16"/>
              </w:rPr>
              <w:t>Nom de fichier :</w:t>
            </w:r>
          </w:p>
          <w:p w14:paraId="15EBC988" w14:textId="77777777" w:rsidR="00A81F2A" w:rsidRDefault="007C7D44" w:rsidP="00287B61">
            <w:pPr>
              <w:pStyle w:val="BodyText"/>
              <w:spacing w:line="240" w:lineRule="auto"/>
              <w:rPr>
                <w:rFonts w:cs="Arial"/>
                <w:i/>
                <w:sz w:val="16"/>
                <w:szCs w:val="16"/>
              </w:rPr>
            </w:pPr>
            <w:r>
              <w:rPr>
                <w:i/>
                <w:sz w:val="16"/>
                <w:szCs w:val="16"/>
              </w:rPr>
              <w:t>AMN-7-9-2017-30.jpg</w:t>
            </w:r>
          </w:p>
          <w:p w14:paraId="119F2713" w14:textId="77777777" w:rsidR="00B023C7" w:rsidRDefault="00B023C7" w:rsidP="00287B61">
            <w:pPr>
              <w:pStyle w:val="BodyText"/>
              <w:spacing w:line="240" w:lineRule="auto"/>
              <w:rPr>
                <w:rFonts w:cs="Arial"/>
                <w:i/>
                <w:sz w:val="16"/>
                <w:szCs w:val="16"/>
              </w:rPr>
            </w:pPr>
          </w:p>
          <w:p w14:paraId="50E78A48" w14:textId="72766F25" w:rsidR="00B023C7" w:rsidRPr="00561F3D" w:rsidRDefault="00B023C7" w:rsidP="00287B61">
            <w:pPr>
              <w:pStyle w:val="BodyText"/>
              <w:spacing w:line="240" w:lineRule="auto"/>
              <w:rPr>
                <w:rFonts w:cs="Arial"/>
                <w:i/>
                <w:sz w:val="16"/>
                <w:szCs w:val="16"/>
              </w:rPr>
            </w:pPr>
            <w:r>
              <w:rPr>
                <w:i/>
                <w:sz w:val="16"/>
                <w:szCs w:val="16"/>
              </w:rPr>
              <w:t>Le système de commande as1 est loué pour son interface intuitive.</w:t>
            </w:r>
          </w:p>
        </w:tc>
      </w:tr>
      <w:tr w:rsidR="00E0316A" w:rsidRPr="00561F3D" w14:paraId="3A9DC13A" w14:textId="77777777" w:rsidTr="00861E1F">
        <w:trPr>
          <w:trHeight w:val="2160"/>
        </w:trPr>
        <w:tc>
          <w:tcPr>
            <w:tcW w:w="2874" w:type="dxa"/>
          </w:tcPr>
          <w:p w14:paraId="0A2BB7E4" w14:textId="58C92B3E" w:rsidR="00E0316A" w:rsidRDefault="00EB4347" w:rsidP="00287B61">
            <w:pPr>
              <w:pStyle w:val="BodyText"/>
              <w:spacing w:line="240" w:lineRule="auto"/>
              <w:rPr>
                <w:rFonts w:cs="Arial"/>
                <w:noProof/>
                <w:highlight w:val="red"/>
              </w:rPr>
            </w:pPr>
            <w:r>
              <w:rPr>
                <w:noProof/>
                <w:highlight w:val="red"/>
                <w:lang w:val="en-GB" w:eastAsia="en-GB"/>
              </w:rPr>
              <w:drawing>
                <wp:inline distT="0" distB="0" distL="0" distR="0" wp14:anchorId="5DB596E1" wp14:editId="574EE7D7">
                  <wp:extent cx="2561802" cy="1613189"/>
                  <wp:effectExtent l="0" t="0" r="3810" b="12700"/>
                  <wp:docPr id="6" name="Picture 6" descr="AMN-7-9-2017-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MN-7-9-2017-3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77808" cy="1623268"/>
                          </a:xfrm>
                          <a:prstGeom prst="rect">
                            <a:avLst/>
                          </a:prstGeom>
                          <a:noFill/>
                          <a:ln>
                            <a:noFill/>
                          </a:ln>
                        </pic:spPr>
                      </pic:pic>
                    </a:graphicData>
                  </a:graphic>
                </wp:inline>
              </w:drawing>
            </w:r>
          </w:p>
        </w:tc>
        <w:tc>
          <w:tcPr>
            <w:tcW w:w="6141" w:type="dxa"/>
          </w:tcPr>
          <w:p w14:paraId="4D50DE99" w14:textId="77777777" w:rsidR="00EB4347" w:rsidRDefault="00EB4347" w:rsidP="00EB4347">
            <w:pPr>
              <w:pStyle w:val="BodyText"/>
              <w:spacing w:line="240" w:lineRule="auto"/>
              <w:rPr>
                <w:rFonts w:cs="Arial"/>
                <w:i/>
                <w:sz w:val="16"/>
                <w:szCs w:val="16"/>
              </w:rPr>
            </w:pPr>
            <w:r>
              <w:rPr>
                <w:i/>
                <w:sz w:val="16"/>
                <w:szCs w:val="16"/>
              </w:rPr>
              <w:t>Nom de fichier</w:t>
            </w:r>
          </w:p>
          <w:p w14:paraId="5D0BA4AA" w14:textId="77777777" w:rsidR="00E0316A" w:rsidRDefault="00EB4347" w:rsidP="00EB4347">
            <w:pPr>
              <w:pStyle w:val="BodyText"/>
              <w:spacing w:line="240" w:lineRule="auto"/>
              <w:rPr>
                <w:rFonts w:cs="Arial"/>
                <w:i/>
                <w:sz w:val="16"/>
                <w:szCs w:val="16"/>
              </w:rPr>
            </w:pPr>
            <w:r>
              <w:rPr>
                <w:i/>
                <w:sz w:val="16"/>
                <w:szCs w:val="16"/>
              </w:rPr>
              <w:t>AMN-7-9-2017-34.jpg</w:t>
            </w:r>
          </w:p>
          <w:p w14:paraId="22B90306" w14:textId="77777777" w:rsidR="00B023C7" w:rsidRDefault="00B023C7" w:rsidP="00EB4347">
            <w:pPr>
              <w:pStyle w:val="BodyText"/>
              <w:spacing w:line="240" w:lineRule="auto"/>
              <w:rPr>
                <w:rFonts w:cs="Arial"/>
                <w:i/>
                <w:sz w:val="16"/>
                <w:szCs w:val="16"/>
              </w:rPr>
            </w:pPr>
          </w:p>
          <w:p w14:paraId="4A3A5362" w14:textId="27BF0DA8" w:rsidR="00B023C7" w:rsidRPr="00561F3D" w:rsidRDefault="00B023C7" w:rsidP="00EB4347">
            <w:pPr>
              <w:pStyle w:val="BodyText"/>
              <w:spacing w:line="240" w:lineRule="auto"/>
              <w:rPr>
                <w:rFonts w:cs="Arial"/>
                <w:i/>
                <w:sz w:val="16"/>
                <w:szCs w:val="16"/>
              </w:rPr>
            </w:pPr>
            <w:r>
              <w:rPr>
                <w:i/>
                <w:sz w:val="16"/>
                <w:szCs w:val="16"/>
              </w:rPr>
              <w:t>Grâce au système as1, il est facile de modifier les mélanges et de suivre le processus de mélange, du début à la fin.</w:t>
            </w:r>
          </w:p>
        </w:tc>
      </w:tr>
      <w:tr w:rsidR="00EB4347" w:rsidRPr="00561F3D" w14:paraId="2F5F6341" w14:textId="77777777" w:rsidTr="00861E1F">
        <w:trPr>
          <w:trHeight w:val="2160"/>
        </w:trPr>
        <w:tc>
          <w:tcPr>
            <w:tcW w:w="2874" w:type="dxa"/>
          </w:tcPr>
          <w:p w14:paraId="157E4D50" w14:textId="57D9DE62" w:rsidR="00EB4347" w:rsidRDefault="00EB4347" w:rsidP="00287B61">
            <w:pPr>
              <w:pStyle w:val="BodyText"/>
              <w:spacing w:line="240" w:lineRule="auto"/>
              <w:rPr>
                <w:rFonts w:cs="Arial"/>
                <w:noProof/>
                <w:highlight w:val="red"/>
              </w:rPr>
            </w:pPr>
            <w:r>
              <w:rPr>
                <w:noProof/>
                <w:highlight w:val="red"/>
                <w:lang w:val="en-GB" w:eastAsia="en-GB"/>
              </w:rPr>
              <w:drawing>
                <wp:inline distT="0" distB="0" distL="0" distR="0" wp14:anchorId="45FE1DBB" wp14:editId="0C16C9D9">
                  <wp:extent cx="2611680" cy="1708573"/>
                  <wp:effectExtent l="0" t="0" r="5080" b="0"/>
                  <wp:docPr id="7" name="Picture 7" descr="AMN-7-9-2017-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MN-7-9-2017-3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54515" cy="1736596"/>
                          </a:xfrm>
                          <a:prstGeom prst="rect">
                            <a:avLst/>
                          </a:prstGeom>
                          <a:noFill/>
                          <a:ln>
                            <a:noFill/>
                          </a:ln>
                        </pic:spPr>
                      </pic:pic>
                    </a:graphicData>
                  </a:graphic>
                </wp:inline>
              </w:drawing>
            </w:r>
          </w:p>
        </w:tc>
        <w:tc>
          <w:tcPr>
            <w:tcW w:w="6141" w:type="dxa"/>
          </w:tcPr>
          <w:p w14:paraId="7EDFF92C" w14:textId="77777777" w:rsidR="00EB4347" w:rsidRDefault="00EB4347" w:rsidP="00EB4347">
            <w:pPr>
              <w:pStyle w:val="BodyText"/>
              <w:spacing w:line="240" w:lineRule="auto"/>
              <w:rPr>
                <w:rFonts w:cs="Arial"/>
                <w:i/>
                <w:sz w:val="16"/>
                <w:szCs w:val="16"/>
              </w:rPr>
            </w:pPr>
            <w:r>
              <w:rPr>
                <w:i/>
                <w:sz w:val="16"/>
                <w:szCs w:val="16"/>
              </w:rPr>
              <w:t>Nom de fichier</w:t>
            </w:r>
          </w:p>
          <w:p w14:paraId="4492E2C4" w14:textId="77777777" w:rsidR="00EB4347" w:rsidRDefault="00EB4347" w:rsidP="00EB4347">
            <w:pPr>
              <w:pStyle w:val="BodyText"/>
              <w:spacing w:line="240" w:lineRule="auto"/>
              <w:rPr>
                <w:rFonts w:cs="Arial"/>
                <w:i/>
                <w:sz w:val="16"/>
                <w:szCs w:val="16"/>
              </w:rPr>
            </w:pPr>
            <w:r>
              <w:rPr>
                <w:i/>
                <w:sz w:val="16"/>
                <w:szCs w:val="16"/>
              </w:rPr>
              <w:t>AMN-7-9-2017-35.jpg</w:t>
            </w:r>
          </w:p>
          <w:p w14:paraId="52124AA6" w14:textId="77777777" w:rsidR="00B023C7" w:rsidRDefault="00B023C7" w:rsidP="00EB4347">
            <w:pPr>
              <w:pStyle w:val="BodyText"/>
              <w:spacing w:line="240" w:lineRule="auto"/>
              <w:rPr>
                <w:rFonts w:cs="Arial"/>
                <w:i/>
                <w:sz w:val="16"/>
                <w:szCs w:val="16"/>
              </w:rPr>
            </w:pPr>
          </w:p>
          <w:p w14:paraId="2968AA70" w14:textId="0F043C23" w:rsidR="00B023C7" w:rsidRDefault="00B023C7" w:rsidP="00EB4347">
            <w:pPr>
              <w:pStyle w:val="BodyText"/>
              <w:spacing w:line="240" w:lineRule="auto"/>
              <w:rPr>
                <w:rFonts w:cs="Arial"/>
                <w:i/>
                <w:sz w:val="16"/>
                <w:szCs w:val="16"/>
              </w:rPr>
            </w:pPr>
            <w:r>
              <w:rPr>
                <w:i/>
                <w:sz w:val="16"/>
                <w:szCs w:val="16"/>
              </w:rPr>
              <w:t>Le système permet aux opérateurs d’effectuer rapidement des ajustements. Les données peuvent également servir à créer des rapports ultérieurement.</w:t>
            </w:r>
          </w:p>
        </w:tc>
      </w:tr>
      <w:tr w:rsidR="007C7D44" w:rsidRPr="00561F3D" w14:paraId="07E06F8A" w14:textId="77777777" w:rsidTr="00861E1F">
        <w:trPr>
          <w:trHeight w:val="2160"/>
        </w:trPr>
        <w:tc>
          <w:tcPr>
            <w:tcW w:w="2874" w:type="dxa"/>
          </w:tcPr>
          <w:p w14:paraId="2201FDEB" w14:textId="103DCBC6" w:rsidR="007C7D44" w:rsidRDefault="00E0316A" w:rsidP="00287B61">
            <w:pPr>
              <w:pStyle w:val="BodyText"/>
              <w:spacing w:line="240" w:lineRule="auto"/>
              <w:rPr>
                <w:rFonts w:cs="Arial"/>
                <w:noProof/>
                <w:highlight w:val="red"/>
              </w:rPr>
            </w:pPr>
            <w:r>
              <w:rPr>
                <w:noProof/>
                <w:highlight w:val="red"/>
                <w:lang w:val="en-GB" w:eastAsia="en-GB"/>
              </w:rPr>
              <w:lastRenderedPageBreak/>
              <w:drawing>
                <wp:inline distT="0" distB="0" distL="0" distR="0" wp14:anchorId="6FB36AB4" wp14:editId="45EC3DC3">
                  <wp:extent cx="1813560" cy="2720340"/>
                  <wp:effectExtent l="0" t="0" r="0" b="0"/>
                  <wp:docPr id="5" name="Picture 5" descr="AMN-7-9-2017-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MN-7-9-2017-39.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13633" cy="2720450"/>
                          </a:xfrm>
                          <a:prstGeom prst="rect">
                            <a:avLst/>
                          </a:prstGeom>
                          <a:noFill/>
                          <a:ln>
                            <a:noFill/>
                          </a:ln>
                        </pic:spPr>
                      </pic:pic>
                    </a:graphicData>
                  </a:graphic>
                </wp:inline>
              </w:drawing>
            </w:r>
          </w:p>
        </w:tc>
        <w:tc>
          <w:tcPr>
            <w:tcW w:w="6141" w:type="dxa"/>
          </w:tcPr>
          <w:p w14:paraId="10F71605" w14:textId="72147FE7" w:rsidR="00E0316A" w:rsidRDefault="00E0316A" w:rsidP="007C7D44">
            <w:pPr>
              <w:pStyle w:val="BodyText"/>
              <w:spacing w:line="240" w:lineRule="auto"/>
              <w:rPr>
                <w:rFonts w:cs="Arial"/>
                <w:i/>
                <w:sz w:val="16"/>
                <w:szCs w:val="16"/>
              </w:rPr>
            </w:pPr>
            <w:r>
              <w:rPr>
                <w:i/>
                <w:sz w:val="16"/>
                <w:szCs w:val="16"/>
              </w:rPr>
              <w:t>Nom de fichier</w:t>
            </w:r>
          </w:p>
          <w:p w14:paraId="260016AE" w14:textId="77777777" w:rsidR="007C7D44" w:rsidRDefault="00E0316A" w:rsidP="007C7D44">
            <w:pPr>
              <w:pStyle w:val="BodyText"/>
              <w:spacing w:line="240" w:lineRule="auto"/>
              <w:rPr>
                <w:rFonts w:cs="Arial"/>
                <w:i/>
                <w:sz w:val="16"/>
                <w:szCs w:val="16"/>
              </w:rPr>
            </w:pPr>
            <w:r>
              <w:rPr>
                <w:i/>
                <w:sz w:val="16"/>
                <w:szCs w:val="16"/>
              </w:rPr>
              <w:t>AMN-7-9-2017-39.jpg</w:t>
            </w:r>
          </w:p>
          <w:p w14:paraId="6C72E02F" w14:textId="77777777" w:rsidR="00B023C7" w:rsidRDefault="00B023C7" w:rsidP="007C7D44">
            <w:pPr>
              <w:pStyle w:val="BodyText"/>
              <w:spacing w:line="240" w:lineRule="auto"/>
              <w:rPr>
                <w:rFonts w:cs="Arial"/>
                <w:i/>
                <w:sz w:val="16"/>
                <w:szCs w:val="16"/>
              </w:rPr>
            </w:pPr>
          </w:p>
          <w:p w14:paraId="4176DBF0" w14:textId="3404DCB3" w:rsidR="00B023C7" w:rsidRPr="00561F3D" w:rsidRDefault="00B023C7" w:rsidP="007C7D44">
            <w:pPr>
              <w:pStyle w:val="BodyText"/>
              <w:spacing w:line="240" w:lineRule="auto"/>
              <w:rPr>
                <w:rFonts w:cs="Arial"/>
                <w:i/>
                <w:sz w:val="16"/>
                <w:szCs w:val="16"/>
              </w:rPr>
            </w:pPr>
            <w:r>
              <w:rPr>
                <w:i/>
                <w:sz w:val="16"/>
                <w:szCs w:val="16"/>
              </w:rPr>
              <w:t xml:space="preserve">Richard </w:t>
            </w:r>
            <w:proofErr w:type="spellStart"/>
            <w:r>
              <w:rPr>
                <w:i/>
                <w:sz w:val="16"/>
                <w:szCs w:val="16"/>
              </w:rPr>
              <w:t>Stott</w:t>
            </w:r>
            <w:proofErr w:type="spellEnd"/>
            <w:r>
              <w:rPr>
                <w:i/>
                <w:sz w:val="16"/>
                <w:szCs w:val="16"/>
              </w:rPr>
              <w:t>, responsable production d’</w:t>
            </w:r>
            <w:proofErr w:type="spellStart"/>
            <w:r>
              <w:rPr>
                <w:i/>
                <w:sz w:val="16"/>
                <w:szCs w:val="16"/>
              </w:rPr>
              <w:t>Aggregate</w:t>
            </w:r>
            <w:proofErr w:type="spellEnd"/>
            <w:r>
              <w:rPr>
                <w:i/>
                <w:sz w:val="16"/>
                <w:szCs w:val="16"/>
              </w:rPr>
              <w:t xml:space="preserve"> Industries, déclare que le système de commande du poste d’enrobage est un outil dont l’importance est sous-évaluée en termes de production et de développement durable.</w:t>
            </w:r>
          </w:p>
        </w:tc>
      </w:tr>
    </w:tbl>
    <w:p w14:paraId="097D1067" w14:textId="77777777" w:rsidR="0007165E" w:rsidRPr="00561F3D" w:rsidRDefault="0007165E" w:rsidP="0007165E">
      <w:pPr>
        <w:pStyle w:val="BodyText"/>
      </w:pPr>
    </w:p>
    <w:p w14:paraId="3EEDE4A3" w14:textId="77777777" w:rsidR="0099017C" w:rsidRDefault="0099017C" w:rsidP="0007165E">
      <w:pPr>
        <w:spacing w:line="288" w:lineRule="auto"/>
        <w:rPr>
          <w:rFonts w:cs="Arial"/>
          <w:b/>
          <w:color w:val="000000"/>
          <w:szCs w:val="24"/>
        </w:rPr>
      </w:pPr>
    </w:p>
    <w:p w14:paraId="3BA0B61C" w14:textId="77777777" w:rsidR="0099017C" w:rsidRPr="0099017C" w:rsidRDefault="0099017C" w:rsidP="00667BE1">
      <w:pPr>
        <w:spacing w:line="288" w:lineRule="auto"/>
        <w:outlineLvl w:val="0"/>
        <w:rPr>
          <w:rFonts w:cs="Arial"/>
          <w:b/>
          <w:color w:val="000000"/>
          <w:szCs w:val="24"/>
        </w:rPr>
      </w:pPr>
      <w:r>
        <w:rPr>
          <w:b/>
          <w:color w:val="000000"/>
          <w:szCs w:val="24"/>
        </w:rPr>
        <w:t>Contact</w:t>
      </w:r>
    </w:p>
    <w:p w14:paraId="1F771B07" w14:textId="065D1E14" w:rsidR="0099017C" w:rsidRPr="0099017C" w:rsidRDefault="0099017C" w:rsidP="00667BE1">
      <w:pPr>
        <w:widowControl w:val="0"/>
        <w:autoSpaceDE w:val="0"/>
        <w:autoSpaceDN w:val="0"/>
        <w:adjustRightInd w:val="0"/>
        <w:spacing w:line="240" w:lineRule="auto"/>
        <w:outlineLvl w:val="0"/>
        <w:rPr>
          <w:rFonts w:cs="Arial"/>
          <w:szCs w:val="24"/>
        </w:rPr>
      </w:pPr>
      <w:r>
        <w:t>Simone Grogg</w:t>
      </w:r>
    </w:p>
    <w:p w14:paraId="3754A0A1" w14:textId="63EA89F0" w:rsidR="0099017C" w:rsidRPr="0099017C" w:rsidRDefault="0099017C" w:rsidP="0099017C">
      <w:pPr>
        <w:widowControl w:val="0"/>
        <w:autoSpaceDE w:val="0"/>
        <w:autoSpaceDN w:val="0"/>
        <w:adjustRightInd w:val="0"/>
        <w:spacing w:line="240" w:lineRule="auto"/>
        <w:rPr>
          <w:rFonts w:cs="Arial"/>
          <w:szCs w:val="24"/>
        </w:rPr>
      </w:pPr>
      <w:r>
        <w:t xml:space="preserve">Spécialiste </w:t>
      </w:r>
      <w:proofErr w:type="spellStart"/>
      <w:r>
        <w:t>MarCom</w:t>
      </w:r>
      <w:proofErr w:type="spellEnd"/>
      <w:r>
        <w:t xml:space="preserve"> pour les postes d’enrobage</w:t>
      </w:r>
    </w:p>
    <w:p w14:paraId="44A30619" w14:textId="0C201BF6" w:rsidR="0099017C" w:rsidRPr="00667BE1" w:rsidRDefault="0099017C" w:rsidP="0099017C">
      <w:pPr>
        <w:widowControl w:val="0"/>
        <w:autoSpaceDE w:val="0"/>
        <w:autoSpaceDN w:val="0"/>
        <w:adjustRightInd w:val="0"/>
        <w:spacing w:line="240" w:lineRule="auto"/>
        <w:rPr>
          <w:rFonts w:cs="Arial"/>
          <w:szCs w:val="24"/>
          <w:lang w:val="de-DE"/>
        </w:rPr>
      </w:pPr>
      <w:r w:rsidRPr="00667BE1">
        <w:rPr>
          <w:lang w:val="de-DE"/>
        </w:rPr>
        <w:t xml:space="preserve">Ammann </w:t>
      </w:r>
      <w:proofErr w:type="spellStart"/>
      <w:r w:rsidRPr="00667BE1">
        <w:rPr>
          <w:lang w:val="de-DE"/>
        </w:rPr>
        <w:t>Switzerland</w:t>
      </w:r>
      <w:proofErr w:type="spellEnd"/>
      <w:r w:rsidRPr="00667BE1">
        <w:rPr>
          <w:lang w:val="de-DE"/>
        </w:rPr>
        <w:t xml:space="preserve"> Ltd</w:t>
      </w:r>
    </w:p>
    <w:p w14:paraId="3D2DBD1B" w14:textId="34654225" w:rsidR="0099017C" w:rsidRPr="00667BE1" w:rsidRDefault="0099017C" w:rsidP="0099017C">
      <w:pPr>
        <w:widowControl w:val="0"/>
        <w:autoSpaceDE w:val="0"/>
        <w:autoSpaceDN w:val="0"/>
        <w:adjustRightInd w:val="0"/>
        <w:spacing w:line="240" w:lineRule="auto"/>
        <w:rPr>
          <w:rFonts w:cs="Arial"/>
          <w:szCs w:val="24"/>
          <w:lang w:val="de-DE"/>
        </w:rPr>
      </w:pPr>
      <w:proofErr w:type="spellStart"/>
      <w:r w:rsidRPr="00667BE1">
        <w:rPr>
          <w:lang w:val="de-DE"/>
        </w:rPr>
        <w:t>Eisenbahnstrasse</w:t>
      </w:r>
      <w:proofErr w:type="spellEnd"/>
      <w:r w:rsidRPr="00667BE1">
        <w:rPr>
          <w:lang w:val="de-DE"/>
        </w:rPr>
        <w:t xml:space="preserve"> 25</w:t>
      </w:r>
    </w:p>
    <w:p w14:paraId="1EBC8E5A" w14:textId="4BD4834C" w:rsidR="0099017C" w:rsidRPr="00667BE1" w:rsidRDefault="0099017C" w:rsidP="0099017C">
      <w:pPr>
        <w:widowControl w:val="0"/>
        <w:autoSpaceDE w:val="0"/>
        <w:autoSpaceDN w:val="0"/>
        <w:adjustRightInd w:val="0"/>
        <w:spacing w:line="240" w:lineRule="auto"/>
        <w:rPr>
          <w:rFonts w:cs="Arial"/>
          <w:szCs w:val="24"/>
          <w:lang w:val="de-DE"/>
        </w:rPr>
      </w:pPr>
      <w:r w:rsidRPr="00667BE1">
        <w:rPr>
          <w:lang w:val="de-DE"/>
        </w:rPr>
        <w:t>4900 Langenthal</w:t>
      </w:r>
    </w:p>
    <w:p w14:paraId="42ADC87E" w14:textId="3929FED4" w:rsidR="0099017C" w:rsidRPr="00667BE1" w:rsidRDefault="0099017C" w:rsidP="0099017C">
      <w:pPr>
        <w:widowControl w:val="0"/>
        <w:autoSpaceDE w:val="0"/>
        <w:autoSpaceDN w:val="0"/>
        <w:adjustRightInd w:val="0"/>
        <w:spacing w:line="240" w:lineRule="auto"/>
        <w:rPr>
          <w:rFonts w:cs="Arial"/>
          <w:szCs w:val="24"/>
          <w:lang w:val="de-DE"/>
        </w:rPr>
      </w:pPr>
      <w:r w:rsidRPr="00667BE1">
        <w:rPr>
          <w:lang w:val="de-DE"/>
        </w:rPr>
        <w:t>+41 62 916 61 61</w:t>
      </w:r>
    </w:p>
    <w:p w14:paraId="1FF173A6" w14:textId="38222AB9" w:rsidR="0099017C" w:rsidRPr="00667BE1" w:rsidRDefault="0099017C" w:rsidP="0099017C">
      <w:pPr>
        <w:widowControl w:val="0"/>
        <w:autoSpaceDE w:val="0"/>
        <w:autoSpaceDN w:val="0"/>
        <w:adjustRightInd w:val="0"/>
        <w:spacing w:line="240" w:lineRule="auto"/>
        <w:rPr>
          <w:rFonts w:cs="Arial"/>
          <w:szCs w:val="24"/>
          <w:lang w:val="nl-NL"/>
        </w:rPr>
      </w:pPr>
      <w:proofErr w:type="gramStart"/>
      <w:r w:rsidRPr="00667BE1">
        <w:rPr>
          <w:lang w:val="nl-NL"/>
        </w:rPr>
        <w:t>simone.grogg@ammmann-group.com</w:t>
      </w:r>
      <w:proofErr w:type="gramEnd"/>
    </w:p>
    <w:p w14:paraId="4C2E6755" w14:textId="77777777" w:rsidR="0099017C" w:rsidRPr="00667BE1" w:rsidRDefault="0099017C" w:rsidP="0099017C">
      <w:pPr>
        <w:widowControl w:val="0"/>
        <w:autoSpaceDE w:val="0"/>
        <w:autoSpaceDN w:val="0"/>
        <w:adjustRightInd w:val="0"/>
        <w:spacing w:line="240" w:lineRule="auto"/>
        <w:rPr>
          <w:rFonts w:cs="Arial"/>
          <w:szCs w:val="24"/>
          <w:lang w:val="nl-NL"/>
        </w:rPr>
      </w:pPr>
    </w:p>
    <w:p w14:paraId="65D422F7" w14:textId="77777777" w:rsidR="007F145B" w:rsidRPr="00667BE1" w:rsidRDefault="007F145B" w:rsidP="0099017C">
      <w:pPr>
        <w:widowControl w:val="0"/>
        <w:autoSpaceDE w:val="0"/>
        <w:autoSpaceDN w:val="0"/>
        <w:adjustRightInd w:val="0"/>
        <w:spacing w:line="240" w:lineRule="auto"/>
        <w:rPr>
          <w:rFonts w:cs="Arial"/>
          <w:szCs w:val="24"/>
          <w:lang w:val="nl-NL"/>
        </w:rPr>
      </w:pPr>
    </w:p>
    <w:p w14:paraId="164E5252" w14:textId="77777777" w:rsidR="007F145B" w:rsidRPr="00667BE1" w:rsidRDefault="007F145B" w:rsidP="0099017C">
      <w:pPr>
        <w:widowControl w:val="0"/>
        <w:autoSpaceDE w:val="0"/>
        <w:autoSpaceDN w:val="0"/>
        <w:adjustRightInd w:val="0"/>
        <w:spacing w:line="240" w:lineRule="auto"/>
        <w:rPr>
          <w:rFonts w:cs="Arial"/>
          <w:szCs w:val="24"/>
          <w:lang w:val="nl-NL"/>
        </w:rPr>
      </w:pPr>
    </w:p>
    <w:p w14:paraId="55B8DF8A" w14:textId="77777777" w:rsidR="007F145B" w:rsidRPr="00667BE1" w:rsidRDefault="007F145B" w:rsidP="0099017C">
      <w:pPr>
        <w:widowControl w:val="0"/>
        <w:autoSpaceDE w:val="0"/>
        <w:autoSpaceDN w:val="0"/>
        <w:adjustRightInd w:val="0"/>
        <w:spacing w:line="240" w:lineRule="auto"/>
        <w:rPr>
          <w:rFonts w:cs="Arial"/>
          <w:szCs w:val="24"/>
          <w:lang w:val="nl-NL"/>
        </w:rPr>
      </w:pPr>
    </w:p>
    <w:p w14:paraId="3064A37A" w14:textId="77777777" w:rsidR="007F145B" w:rsidRPr="00667BE1" w:rsidRDefault="007F145B" w:rsidP="0099017C">
      <w:pPr>
        <w:widowControl w:val="0"/>
        <w:autoSpaceDE w:val="0"/>
        <w:autoSpaceDN w:val="0"/>
        <w:adjustRightInd w:val="0"/>
        <w:spacing w:line="240" w:lineRule="auto"/>
        <w:rPr>
          <w:rFonts w:cs="Arial"/>
          <w:szCs w:val="24"/>
          <w:lang w:val="nl-NL"/>
        </w:rPr>
      </w:pPr>
    </w:p>
    <w:p w14:paraId="11CDBA13" w14:textId="77777777" w:rsidR="0099017C" w:rsidRPr="00667BE1" w:rsidRDefault="0099017C" w:rsidP="0007165E">
      <w:pPr>
        <w:spacing w:line="288" w:lineRule="auto"/>
        <w:rPr>
          <w:rFonts w:cs="Arial"/>
          <w:b/>
          <w:color w:val="000000"/>
          <w:szCs w:val="24"/>
          <w:lang w:val="nl-NL"/>
        </w:rPr>
      </w:pPr>
    </w:p>
    <w:p w14:paraId="1DEAEDA7" w14:textId="77777777" w:rsidR="0007165E" w:rsidRPr="00667BE1" w:rsidRDefault="008975CA" w:rsidP="00667BE1">
      <w:pPr>
        <w:spacing w:line="288" w:lineRule="auto"/>
        <w:outlineLvl w:val="0"/>
        <w:rPr>
          <w:rFonts w:cs="Arial"/>
          <w:b/>
          <w:color w:val="000000"/>
          <w:szCs w:val="24"/>
          <w:lang w:val="nl-NL"/>
        </w:rPr>
      </w:pPr>
      <w:proofErr w:type="spellStart"/>
      <w:r w:rsidRPr="00667BE1">
        <w:rPr>
          <w:b/>
          <w:color w:val="000000"/>
          <w:szCs w:val="24"/>
          <w:lang w:val="nl-NL"/>
        </w:rPr>
        <w:t>Ammann</w:t>
      </w:r>
      <w:proofErr w:type="spellEnd"/>
      <w:r w:rsidRPr="00667BE1">
        <w:rPr>
          <w:b/>
          <w:color w:val="000000"/>
          <w:szCs w:val="24"/>
          <w:lang w:val="nl-NL"/>
        </w:rPr>
        <w:t xml:space="preserve"> en </w:t>
      </w:r>
      <w:proofErr w:type="spellStart"/>
      <w:r w:rsidRPr="00667BE1">
        <w:rPr>
          <w:b/>
          <w:color w:val="000000"/>
          <w:szCs w:val="24"/>
          <w:lang w:val="nl-NL"/>
        </w:rPr>
        <w:t>bref</w:t>
      </w:r>
      <w:proofErr w:type="spellEnd"/>
    </w:p>
    <w:p w14:paraId="58ABD5EA" w14:textId="4E647CE9" w:rsidR="0007165E" w:rsidRPr="00561F3D" w:rsidRDefault="0007165E" w:rsidP="0007165E">
      <w:pPr>
        <w:spacing w:line="288" w:lineRule="auto"/>
        <w:rPr>
          <w:rFonts w:cs="Arial"/>
          <w:szCs w:val="24"/>
        </w:rPr>
      </w:pPr>
      <w:r>
        <w:t xml:space="preserve">Ammann est une entreprise familiale depuis six générations qui fabrique des postes d’enrobage et des centrales à béton ainsi que des machines de compactage et des finisseurs sur neuf sites de production situés en Europe, en Chine, en Inde et au Brésil. Son cœur de compétence est la construction de routes et d’infrastructures de transport. Consultez le site </w:t>
      </w:r>
      <w:hyperlink r:id="rId12" w:history="1">
        <w:r>
          <w:t>www.ammann-group.com</w:t>
        </w:r>
      </w:hyperlink>
      <w:r>
        <w:t xml:space="preserve"> pour plus d’informations.</w:t>
      </w:r>
    </w:p>
    <w:p w14:paraId="533A5F54" w14:textId="77777777" w:rsidR="00006FE2" w:rsidRDefault="00006FE2" w:rsidP="0007165E">
      <w:pPr>
        <w:pStyle w:val="Contact"/>
        <w:ind w:left="0" w:firstLine="0"/>
      </w:pPr>
      <w:bookmarkStart w:id="0" w:name="_GoBack"/>
      <w:bookmarkEnd w:id="0"/>
    </w:p>
    <w:sectPr w:rsidR="00006FE2" w:rsidSect="00FC43B4">
      <w:headerReference w:type="default" r:id="rId13"/>
      <w:footerReference w:type="default" r:id="rId14"/>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7CAC88" w14:textId="77777777" w:rsidR="00943272" w:rsidRDefault="00943272" w:rsidP="0007165E">
      <w:pPr>
        <w:spacing w:line="240" w:lineRule="auto"/>
      </w:pPr>
      <w:r>
        <w:separator/>
      </w:r>
    </w:p>
  </w:endnote>
  <w:endnote w:type="continuationSeparator" w:id="0">
    <w:p w14:paraId="3068DB82" w14:textId="77777777" w:rsidR="00943272" w:rsidRDefault="00943272"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50EA6" w14:textId="77777777" w:rsidR="00FC43B4" w:rsidRPr="00FC43B4" w:rsidRDefault="00FC43B4" w:rsidP="00FC43B4">
    <w:pPr>
      <w:pStyle w:val="Footer"/>
      <w:rPr>
        <w:sz w:val="14"/>
        <w:szCs w:val="14"/>
      </w:rPr>
    </w:pPr>
    <w:r>
      <w:rPr>
        <w:sz w:val="14"/>
        <w:szCs w:val="14"/>
      </w:rPr>
      <w:t>Pour des services et informations produit supplémentaires, consultez : www.ammann-group.com</w:t>
    </w:r>
  </w:p>
  <w:p w14:paraId="23DFE833" w14:textId="77777777" w:rsidR="00FC43B4" w:rsidRPr="00FC43B4" w:rsidRDefault="00FC43B4" w:rsidP="00FC43B4">
    <w:pPr>
      <w:pStyle w:val="Footer"/>
      <w:rPr>
        <w:sz w:val="14"/>
        <w:szCs w:val="14"/>
      </w:rPr>
    </w:pPr>
    <w:r>
      <w:rPr>
        <w:sz w:val="14"/>
        <w:szCs w:val="14"/>
      </w:rPr>
      <w:t>Sous réserve de modifications.</w:t>
    </w:r>
  </w:p>
  <w:p w14:paraId="5FDBA399" w14:textId="76A0003D" w:rsidR="00FC43B4" w:rsidRPr="00FC43B4" w:rsidRDefault="00637BA6" w:rsidP="00FC43B4">
    <w:pPr>
      <w:pStyle w:val="Footer"/>
      <w:rPr>
        <w:sz w:val="14"/>
        <w:szCs w:val="14"/>
      </w:rPr>
    </w:pPr>
    <w:r>
      <w:rPr>
        <w:sz w:val="14"/>
        <w:szCs w:val="14"/>
      </w:rPr>
      <w:t>PJR-2136-00-</w:t>
    </w:r>
    <w:r w:rsidR="00667BE1">
      <w:rPr>
        <w:sz w:val="14"/>
        <w:szCs w:val="14"/>
      </w:rPr>
      <w:t>FR</w:t>
    </w:r>
    <w:r>
      <w:rPr>
        <w:sz w:val="14"/>
        <w:szCs w:val="14"/>
      </w:rPr>
      <w:t xml:space="preserve"> | © </w:t>
    </w:r>
    <w:proofErr w:type="spellStart"/>
    <w:r>
      <w:rPr>
        <w:sz w:val="14"/>
        <w:szCs w:val="14"/>
      </w:rPr>
      <w:t>Ammann</w:t>
    </w:r>
    <w:proofErr w:type="spellEnd"/>
    <w:r>
      <w:rPr>
        <w:sz w:val="14"/>
        <w:szCs w:val="14"/>
      </w:rPr>
      <w:t xml:space="preserve"> Group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2A8236" w14:textId="77777777" w:rsidR="00943272" w:rsidRDefault="00943272" w:rsidP="0007165E">
      <w:pPr>
        <w:spacing w:line="240" w:lineRule="auto"/>
      </w:pPr>
      <w:r>
        <w:separator/>
      </w:r>
    </w:p>
  </w:footnote>
  <w:footnote w:type="continuationSeparator" w:id="0">
    <w:p w14:paraId="27B6CCC4" w14:textId="77777777" w:rsidR="00943272" w:rsidRDefault="00943272" w:rsidP="0007165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CF57F" w14:textId="77777777" w:rsidR="0007165E" w:rsidRDefault="0007165E">
    <w:pPr>
      <w:pStyle w:val="Header"/>
    </w:pPr>
    <w:r>
      <w:rPr>
        <w:noProof/>
        <w:lang w:val="en-GB" w:eastAsia="en-GB"/>
      </w:rPr>
      <w:drawing>
        <wp:anchor distT="0" distB="0" distL="114300" distR="114300" simplePos="0" relativeHeight="251659264" behindDoc="1" locked="1" layoutInCell="1" allowOverlap="1" wp14:anchorId="559A2D5A" wp14:editId="16CAB83B">
          <wp:simplePos x="0" y="0"/>
          <wp:positionH relativeFrom="page">
            <wp:posOffset>-2540</wp:posOffset>
          </wp:positionH>
          <wp:positionV relativeFrom="page">
            <wp:posOffset>0</wp:posOffset>
          </wp:positionV>
          <wp:extent cx="7562850" cy="914400"/>
          <wp:effectExtent l="0" t="0" r="0" b="0"/>
          <wp:wrapNone/>
          <wp:docPr id="2"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65E"/>
    <w:rsid w:val="00006FE2"/>
    <w:rsid w:val="0007165E"/>
    <w:rsid w:val="00095B1C"/>
    <w:rsid w:val="000C7F78"/>
    <w:rsid w:val="000F676D"/>
    <w:rsid w:val="00194AB3"/>
    <w:rsid w:val="0027068A"/>
    <w:rsid w:val="002F340A"/>
    <w:rsid w:val="00425AD7"/>
    <w:rsid w:val="00426799"/>
    <w:rsid w:val="005E7CE4"/>
    <w:rsid w:val="00636056"/>
    <w:rsid w:val="00637BA6"/>
    <w:rsid w:val="00667BE1"/>
    <w:rsid w:val="007972C6"/>
    <w:rsid w:val="007C7D44"/>
    <w:rsid w:val="007F145B"/>
    <w:rsid w:val="008212B4"/>
    <w:rsid w:val="00861E1F"/>
    <w:rsid w:val="0086605F"/>
    <w:rsid w:val="008975CA"/>
    <w:rsid w:val="008D3195"/>
    <w:rsid w:val="00943272"/>
    <w:rsid w:val="0099017C"/>
    <w:rsid w:val="009A0CC6"/>
    <w:rsid w:val="00A06335"/>
    <w:rsid w:val="00A43C77"/>
    <w:rsid w:val="00A55511"/>
    <w:rsid w:val="00A81F2A"/>
    <w:rsid w:val="00A86719"/>
    <w:rsid w:val="00AD46B2"/>
    <w:rsid w:val="00B023C7"/>
    <w:rsid w:val="00B85013"/>
    <w:rsid w:val="00C528F0"/>
    <w:rsid w:val="00CD2946"/>
    <w:rsid w:val="00CF66CD"/>
    <w:rsid w:val="00D00235"/>
    <w:rsid w:val="00D73CBC"/>
    <w:rsid w:val="00DB130B"/>
    <w:rsid w:val="00DF4A81"/>
    <w:rsid w:val="00E0316A"/>
    <w:rsid w:val="00EB4347"/>
    <w:rsid w:val="00FB6DBE"/>
    <w:rsid w:val="00FC43B4"/>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lang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fr-CH" w:eastAsia="de-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fr-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 w:id="420682355">
      <w:bodyDiv w:val="1"/>
      <w:marLeft w:val="0"/>
      <w:marRight w:val="0"/>
      <w:marTop w:val="0"/>
      <w:marBottom w:val="0"/>
      <w:divBdr>
        <w:top w:val="none" w:sz="0" w:space="0" w:color="auto"/>
        <w:left w:val="none" w:sz="0" w:space="0" w:color="auto"/>
        <w:bottom w:val="none" w:sz="0" w:space="0" w:color="auto"/>
        <w:right w:val="none" w:sz="0" w:space="0" w:color="auto"/>
      </w:divBdr>
      <w:divsChild>
        <w:div w:id="1345548530">
          <w:marLeft w:val="0"/>
          <w:marRight w:val="0"/>
          <w:marTop w:val="0"/>
          <w:marBottom w:val="0"/>
          <w:divBdr>
            <w:top w:val="none" w:sz="0" w:space="0" w:color="auto"/>
            <w:left w:val="none" w:sz="0" w:space="0" w:color="auto"/>
            <w:bottom w:val="none" w:sz="0" w:space="0" w:color="auto"/>
            <w:right w:val="none" w:sz="0" w:space="0" w:color="auto"/>
          </w:divBdr>
          <w:divsChild>
            <w:div w:id="1051466843">
              <w:marLeft w:val="0"/>
              <w:marRight w:val="0"/>
              <w:marTop w:val="0"/>
              <w:marBottom w:val="0"/>
              <w:divBdr>
                <w:top w:val="none" w:sz="0" w:space="0" w:color="auto"/>
                <w:left w:val="none" w:sz="0" w:space="0" w:color="auto"/>
                <w:bottom w:val="none" w:sz="0" w:space="0" w:color="auto"/>
                <w:right w:val="none" w:sz="0" w:space="0" w:color="auto"/>
              </w:divBdr>
              <w:divsChild>
                <w:div w:id="156116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345948">
      <w:bodyDiv w:val="1"/>
      <w:marLeft w:val="0"/>
      <w:marRight w:val="0"/>
      <w:marTop w:val="0"/>
      <w:marBottom w:val="0"/>
      <w:divBdr>
        <w:top w:val="none" w:sz="0" w:space="0" w:color="auto"/>
        <w:left w:val="none" w:sz="0" w:space="0" w:color="auto"/>
        <w:bottom w:val="none" w:sz="0" w:space="0" w:color="auto"/>
        <w:right w:val="none" w:sz="0" w:space="0" w:color="auto"/>
      </w:divBdr>
      <w:divsChild>
        <w:div w:id="430126421">
          <w:marLeft w:val="0"/>
          <w:marRight w:val="0"/>
          <w:marTop w:val="0"/>
          <w:marBottom w:val="0"/>
          <w:divBdr>
            <w:top w:val="none" w:sz="0" w:space="0" w:color="auto"/>
            <w:left w:val="none" w:sz="0" w:space="0" w:color="auto"/>
            <w:bottom w:val="none" w:sz="0" w:space="0" w:color="auto"/>
            <w:right w:val="none" w:sz="0" w:space="0" w:color="auto"/>
          </w:divBdr>
          <w:divsChild>
            <w:div w:id="882599567">
              <w:marLeft w:val="0"/>
              <w:marRight w:val="0"/>
              <w:marTop w:val="0"/>
              <w:marBottom w:val="0"/>
              <w:divBdr>
                <w:top w:val="none" w:sz="0" w:space="0" w:color="auto"/>
                <w:left w:val="none" w:sz="0" w:space="0" w:color="auto"/>
                <w:bottom w:val="none" w:sz="0" w:space="0" w:color="auto"/>
                <w:right w:val="none" w:sz="0" w:space="0" w:color="auto"/>
              </w:divBdr>
              <w:divsChild>
                <w:div w:id="171765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jpeg"/><Relationship Id="rId12" Type="http://schemas.openxmlformats.org/officeDocument/2006/relationships/hyperlink" Target="http://www.ammann-group.com"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6.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1359</Words>
  <Characters>7751</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Ammann Schweiz AG</Company>
  <LinksUpToDate>false</LinksUpToDate>
  <CharactersWithSpaces>9092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Song, Yik Huey - SYH</cp:lastModifiedBy>
  <cp:revision>7</cp:revision>
  <cp:lastPrinted>2017-09-21T07:21:00Z</cp:lastPrinted>
  <dcterms:created xsi:type="dcterms:W3CDTF">2017-11-29T13:50:00Z</dcterms:created>
  <dcterms:modified xsi:type="dcterms:W3CDTF">2018-01-25T10:00:00Z</dcterms:modified>
</cp:coreProperties>
</file>